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A1D22" w14:textId="77777777" w:rsidR="00666B5E" w:rsidRDefault="00387513">
      <w:r>
        <w:rPr>
          <w:noProof/>
        </w:rPr>
        <w:drawing>
          <wp:inline distT="0" distB="0" distL="0" distR="0" wp14:anchorId="550D2CFE" wp14:editId="7583FF6F">
            <wp:extent cx="5731510" cy="3244850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C629E" w14:textId="77777777" w:rsidR="009A6FCA" w:rsidRPr="00B0688D" w:rsidRDefault="009A6FCA">
      <w:pPr>
        <w:rPr>
          <w:ins w:id="0" w:author="Juseon Bak" w:date="2025-11-17T21:32:00Z"/>
          <w:sz w:val="2"/>
          <w:szCs w:val="2"/>
        </w:rPr>
      </w:pPr>
    </w:p>
    <w:p w14:paraId="3DD002E4" w14:textId="77777777" w:rsidR="009A6FCA" w:rsidRPr="009A6FCA" w:rsidRDefault="009A6FCA">
      <w:pPr>
        <w:rPr>
          <w:b/>
        </w:rPr>
      </w:pPr>
      <w:r w:rsidRPr="009A6FCA">
        <w:rPr>
          <w:rFonts w:hint="eastAsia"/>
          <w:b/>
        </w:rPr>
        <w:t xml:space="preserve">Dear Editor, </w:t>
      </w:r>
    </w:p>
    <w:p w14:paraId="700BC735" w14:textId="77777777" w:rsidR="009A6FCA" w:rsidRDefault="009A6FCA">
      <w:r>
        <w:t>We would like to request the following revision to the original content:</w:t>
      </w:r>
    </w:p>
    <w:p w14:paraId="2EC1A7AC" w14:textId="77777777" w:rsidR="00387513" w:rsidRPr="009A6FCA" w:rsidRDefault="00387513">
      <w:pPr>
        <w:rPr>
          <w:b/>
        </w:rPr>
      </w:pPr>
      <w:r w:rsidRPr="009A6FCA">
        <w:rPr>
          <w:rFonts w:hint="eastAsia"/>
          <w:b/>
        </w:rPr>
        <w:t>Original content</w:t>
      </w:r>
    </w:p>
    <w:p w14:paraId="564A440E" w14:textId="77777777" w:rsidR="00387513" w:rsidRDefault="00387513">
      <w:r>
        <w:t>Moreover, the standard deviation of the residual spectra stays below 1% for spatial pixels numbered below 100, while it increases above 3% for pixels above 400 without correction. With correction applied, this increase is limited to 2%.</w:t>
      </w:r>
    </w:p>
    <w:p w14:paraId="7A21AD5E" w14:textId="77777777" w:rsidR="00387513" w:rsidRPr="00B0688D" w:rsidRDefault="00387513">
      <w:pPr>
        <w:rPr>
          <w:sz w:val="2"/>
          <w:szCs w:val="2"/>
        </w:rPr>
      </w:pPr>
    </w:p>
    <w:p w14:paraId="7904D8A5" w14:textId="77777777" w:rsidR="00387513" w:rsidRPr="009A6FCA" w:rsidRDefault="00387513">
      <w:pPr>
        <w:rPr>
          <w:b/>
        </w:rPr>
      </w:pPr>
      <w:r w:rsidRPr="009A6FCA">
        <w:rPr>
          <w:rFonts w:hint="eastAsia"/>
          <w:b/>
        </w:rPr>
        <w:t>Revised content</w:t>
      </w:r>
    </w:p>
    <w:p w14:paraId="49F8288D" w14:textId="77777777" w:rsidR="00387513" w:rsidRDefault="00387513" w:rsidP="00387513">
      <w:r>
        <w:t xml:space="preserve">Moreover, the standard deviation of the residual spectra stays below 1% for spatial pixels numbered </w:t>
      </w:r>
      <w:del w:id="1" w:author="Juseon Bak" w:date="2025-11-17T21:31:00Z">
        <w:r w:rsidDel="00387513">
          <w:delText xml:space="preserve">below </w:delText>
        </w:r>
      </w:del>
      <w:ins w:id="2" w:author="Juseon Bak" w:date="2025-11-17T21:31:00Z">
        <w:r>
          <w:t xml:space="preserve">above </w:t>
        </w:r>
      </w:ins>
      <w:del w:id="3" w:author="Juseon Bak" w:date="2025-11-17T21:31:00Z">
        <w:r w:rsidDel="00387513">
          <w:delText>100</w:delText>
        </w:r>
      </w:del>
      <w:ins w:id="4" w:author="Juseon Bak" w:date="2025-11-17T21:31:00Z">
        <w:r>
          <w:t>400</w:t>
        </w:r>
      </w:ins>
      <w:r>
        <w:t xml:space="preserve">, while it increases </w:t>
      </w:r>
      <w:ins w:id="5" w:author="Juseon Bak" w:date="2025-11-20T13:52:00Z">
        <w:r w:rsidR="008A6A9B">
          <w:t xml:space="preserve">to </w:t>
        </w:r>
      </w:ins>
      <w:r>
        <w:t xml:space="preserve">above 3% for pixels </w:t>
      </w:r>
      <w:del w:id="6" w:author="Juseon Bak" w:date="2025-11-17T21:31:00Z">
        <w:r w:rsidDel="00387513">
          <w:delText xml:space="preserve">above </w:delText>
        </w:r>
      </w:del>
      <w:ins w:id="7" w:author="Juseon Bak" w:date="2025-11-17T21:31:00Z">
        <w:r>
          <w:t xml:space="preserve">below </w:t>
        </w:r>
      </w:ins>
      <w:del w:id="8" w:author="Juseon Bak" w:date="2025-11-17T21:31:00Z">
        <w:r w:rsidDel="00387513">
          <w:delText xml:space="preserve">400 </w:delText>
        </w:r>
      </w:del>
      <w:ins w:id="9" w:author="Juseon Bak" w:date="2025-11-17T21:31:00Z">
        <w:r>
          <w:t xml:space="preserve">100 </w:t>
        </w:r>
      </w:ins>
      <w:r>
        <w:t>without correction. With correction applied, this increase is limited to 2%.</w:t>
      </w:r>
    </w:p>
    <w:p w14:paraId="503897BE" w14:textId="77777777" w:rsidR="00387513" w:rsidRPr="00B0688D" w:rsidRDefault="00387513">
      <w:pPr>
        <w:rPr>
          <w:sz w:val="2"/>
          <w:szCs w:val="2"/>
        </w:rPr>
      </w:pPr>
    </w:p>
    <w:p w14:paraId="26222ACB" w14:textId="77777777" w:rsidR="009A6FCA" w:rsidRPr="009A6FCA" w:rsidRDefault="009A6FCA" w:rsidP="009A6FCA">
      <w:pPr>
        <w:pStyle w:val="NormalWeb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9A6FCA">
        <w:rPr>
          <w:rFonts w:asciiTheme="minorHAnsi" w:eastAsiaTheme="minorEastAsia" w:hAnsiTheme="minorHAnsi" w:cstheme="minorBidi"/>
          <w:kern w:val="2"/>
          <w:sz w:val="20"/>
          <w:szCs w:val="22"/>
        </w:rPr>
        <w:t>It appears there was a mistake in the revised version, where the numbers were reversed. We would like to correct this by properly indicating the thresholds as in the original content.</w:t>
      </w:r>
    </w:p>
    <w:p w14:paraId="07D06E43" w14:textId="77777777" w:rsidR="009A6FCA" w:rsidRPr="009A6FCA" w:rsidRDefault="009A6FCA" w:rsidP="009A6FCA">
      <w:pPr>
        <w:pStyle w:val="NormalWeb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9A6FCA">
        <w:rPr>
          <w:rFonts w:asciiTheme="minorHAnsi" w:eastAsiaTheme="minorEastAsia" w:hAnsiTheme="minorHAnsi" w:cstheme="minorBidi"/>
          <w:kern w:val="2"/>
          <w:sz w:val="20"/>
          <w:szCs w:val="22"/>
        </w:rPr>
        <w:t>Thank you for considering this request.</w:t>
      </w:r>
    </w:p>
    <w:p w14:paraId="6222C2E0" w14:textId="77777777" w:rsidR="00387513" w:rsidRDefault="009A6FCA" w:rsidP="009A6FCA">
      <w:pPr>
        <w:pStyle w:val="NormalWeb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9A6FCA">
        <w:rPr>
          <w:rFonts w:asciiTheme="minorHAnsi" w:eastAsiaTheme="minorEastAsia" w:hAnsiTheme="minorHAnsi" w:cstheme="minorBidi"/>
          <w:kern w:val="2"/>
          <w:sz w:val="20"/>
          <w:szCs w:val="22"/>
        </w:rPr>
        <w:t>Sincerely,</w:t>
      </w:r>
    </w:p>
    <w:p w14:paraId="6A9AF09A" w14:textId="77777777" w:rsidR="009A6FCA" w:rsidRPr="009A6FCA" w:rsidRDefault="009A6FCA" w:rsidP="009A6FCA">
      <w:pPr>
        <w:pStyle w:val="NormalWeb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>
        <w:rPr>
          <w:rFonts w:asciiTheme="minorHAnsi" w:eastAsiaTheme="minorEastAsia" w:hAnsiTheme="minorHAnsi" w:cstheme="minorBidi"/>
          <w:kern w:val="2"/>
          <w:sz w:val="20"/>
          <w:szCs w:val="22"/>
        </w:rPr>
        <w:t>Juseon Bak</w:t>
      </w:r>
    </w:p>
    <w:sectPr w:rsidR="009A6FCA" w:rsidRPr="009A6F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useon Bak">
    <w15:presenceInfo w15:providerId="Windows Live" w15:userId="bd31c5b13fad26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513"/>
    <w:rsid w:val="00123080"/>
    <w:rsid w:val="00387513"/>
    <w:rsid w:val="00444ACE"/>
    <w:rsid w:val="00666B5E"/>
    <w:rsid w:val="006C161D"/>
    <w:rsid w:val="008A6A9B"/>
    <w:rsid w:val="009A6FCA"/>
    <w:rsid w:val="00B0688D"/>
    <w:rsid w:val="00E7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33055"/>
  <w15:chartTrackingRefBased/>
  <w15:docId w15:val="{89EF21CF-9A6C-40D2-BF84-B5EB7B7F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6FC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styleId="Revision">
    <w:name w:val="Revision"/>
    <w:hidden/>
    <w:uiPriority w:val="99"/>
    <w:semiHidden/>
    <w:rsid w:val="00B0688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16DAC-FBCE-4870-9985-4880DCC43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Juseon Bak</dc:creator>
  <cp:keywords/>
  <dc:description/>
  <cp:lastModifiedBy>Dagmar Eikenroth</cp:lastModifiedBy>
  <cp:revision>2</cp:revision>
  <dcterms:created xsi:type="dcterms:W3CDTF">2025-12-18T13:37:00Z</dcterms:created>
  <dcterms:modified xsi:type="dcterms:W3CDTF">2025-12-18T13:37:00Z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ac6e4b8b-4150-3c6e-bad7-82de8f75de4e</vt:lpwstr>
  </property>
  <property fmtid="{D5CDD505-2E9C-101B-9397-08002B2CF9AE}" pid="4" name="Mendeley Citation Style_1">
    <vt:lpwstr>http://www.zotero.org/styles/atmospheric-measurement-techniques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http://www.zotero.org/styles/atmospheric-measurement-techniques</vt:lpwstr>
  </property>
  <property fmtid="{D5CDD505-2E9C-101B-9397-08002B2CF9AE}" pid="10" name="Mendeley Recent Style Name 2_1">
    <vt:lpwstr>Atmospheric Measurement Techniques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http://www.zotero.org/styles/geophysical-research-letters</vt:lpwstr>
  </property>
  <property fmtid="{D5CDD505-2E9C-101B-9397-08002B2CF9AE}" pid="16" name="Mendeley Recent Style Name 5_1">
    <vt:lpwstr>Geophysical Research Letters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http://www.zotero.org/styles/journal-of-geophysical-research-atmospheres</vt:lpwstr>
  </property>
  <property fmtid="{D5CDD505-2E9C-101B-9397-08002B2CF9AE}" pid="20" name="Mendeley Recent Style Name 7_1">
    <vt:lpwstr>Journal of Geophysical Research: Atmospheres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http://www.zotero.org/styles/remote-sensing-of-environment</vt:lpwstr>
  </property>
  <property fmtid="{D5CDD505-2E9C-101B-9397-08002B2CF9AE}" pid="24" name="Mendeley Recent Style Name 9_1">
    <vt:lpwstr>Remote Sensing of Environment</vt:lpwstr>
  </property>
</Properties>
</file>